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52019EAE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CC3993" w:rsidRPr="00CC3993">
        <w:rPr>
          <w:rFonts w:ascii="Arial Narrow" w:hAnsi="Arial Narrow"/>
          <w:b/>
          <w:sz w:val="22"/>
          <w:u w:val="single"/>
        </w:rPr>
        <w:t>Mobilné telefóny</w:t>
      </w:r>
      <w:r w:rsidR="00B11784" w:rsidRPr="00B11784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CC3993" w:rsidRPr="00CC3993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55982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4871D1B2" w:rsidR="00842BB7" w:rsidRPr="003F5778" w:rsidRDefault="003F5778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r w:rsidR="00AC637D" w:rsidRPr="00AC637D">
        <w:rPr>
          <w:rFonts w:ascii="Arial Narrow" w:hAnsi="Arial Narrow"/>
          <w:sz w:val="22"/>
        </w:rPr>
        <w:t xml:space="preserve">mobilných telekomunikačných zariadení (mobilných telefónov), </w:t>
      </w:r>
      <w:r w:rsidRPr="003F5778">
        <w:rPr>
          <w:rFonts w:ascii="Arial Narrow" w:hAnsi="Arial Narrow"/>
          <w:sz w:val="22"/>
        </w:rPr>
        <w:t xml:space="preserve">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77777777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7611913" w:rsidR="00B04E04" w:rsidRPr="007C44BA" w:rsidRDefault="007C44B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 w:rsid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63ED1903" w14:textId="7616912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080C3DD8" w14:textId="1D589ACB" w:rsidR="0094396C" w:rsidRPr="004C079B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4C079B">
        <w:rPr>
          <w:rFonts w:ascii="Arial Narrow" w:hAnsi="Arial Narrow"/>
          <w:sz w:val="22"/>
          <w:szCs w:val="22"/>
          <w:lang w:val="sk-SK"/>
        </w:rPr>
        <w:t xml:space="preserve">, </w:t>
      </w:r>
    </w:p>
    <w:p w14:paraId="58AD3240" w14:textId="00462110" w:rsidR="009B4615" w:rsidRDefault="004C079B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4C079B">
        <w:rPr>
          <w:rFonts w:ascii="Arial Narrow" w:hAnsi="Arial Narrow"/>
          <w:sz w:val="22"/>
          <w:szCs w:val="22"/>
        </w:rPr>
        <w:t>odberom a ekolog</w:t>
      </w:r>
      <w:r>
        <w:rPr>
          <w:rFonts w:ascii="Arial Narrow" w:hAnsi="Arial Narrow"/>
          <w:sz w:val="22"/>
          <w:szCs w:val="22"/>
        </w:rPr>
        <w:t>ickou likvidáciou predmetu zákazky.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36B477F8" w14:textId="78AC231B" w:rsidR="00890907" w:rsidRPr="00890907" w:rsidRDefault="00890907" w:rsidP="002B3E9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bude r</w:t>
      </w:r>
      <w:del w:id="0" w:author="Martina Hlavová" w:date="2024-05-24T13:18:00Z">
        <w:r w:rsidR="00864F3E" w:rsidRPr="00890907" w:rsidDel="00890907">
          <w:rPr>
            <w:rFonts w:ascii="Arial Narrow" w:hAnsi="Arial Narrow" w:cs="Arial"/>
            <w:sz w:val="22"/>
            <w:szCs w:val="22"/>
          </w:rPr>
          <w:tab/>
        </w:r>
      </w:del>
      <w:r w:rsidRPr="00890907">
        <w:rPr>
          <w:rFonts w:ascii="Arial Narrow" w:hAnsi="Arial Narrow" w:cs="Arial"/>
          <w:sz w:val="22"/>
          <w:szCs w:val="22"/>
        </w:rPr>
        <w:t>ozdelená na dve časti:</w:t>
      </w:r>
    </w:p>
    <w:p w14:paraId="446B3172" w14:textId="039A3AF3" w:rsidR="00890907" w:rsidRPr="002B3E90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1: do 30 dní od nadobudnutia účinnosti Kúpnej zmluvy (50% dodávky z každej položky),</w:t>
      </w:r>
    </w:p>
    <w:p w14:paraId="21ECCB3B" w14:textId="0A88DE82" w:rsidR="00890907" w:rsidRPr="00890907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2: do 60 dní od nadobudnutia účinnosti Kúpnej zmluvy (50% dodávky z každej položky).</w:t>
      </w:r>
    </w:p>
    <w:p w14:paraId="01A3D447" w14:textId="77777777" w:rsidR="00890907" w:rsidRPr="00890907" w:rsidRDefault="00890907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Predávajúci po dohode s kupujúcim môže dodať tovar aj po častiach s tým, že za riadne dodaný tovar môže vystaviť čiastkovú faktúru a kupujúci, pokiaľ budú splnené všetky podmienky, uhradí túto čiastkovú faktúru v súlade s podmienkami zmluvy.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informatiky, telekomunikácií a bezpečnosti, </w:t>
      </w:r>
    </w:p>
    <w:p w14:paraId="60920FF3" w14:textId="472263E6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Legerského 1, 832 56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0082DC70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95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6D588AC5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104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1B7FDD5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876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653E7ECF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4</w:t>
            </w:r>
          </w:p>
        </w:tc>
        <w:tc>
          <w:tcPr>
            <w:tcW w:w="1576" w:type="dxa"/>
            <w:shd w:val="clear" w:color="auto" w:fill="auto"/>
          </w:tcPr>
          <w:p w14:paraId="7B22599D" w14:textId="66F13E8E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710</w:t>
            </w:r>
          </w:p>
        </w:tc>
      </w:tr>
      <w:tr w:rsidR="00CC3993" w:rsidRPr="00FF2632" w14:paraId="0FA33BB7" w14:textId="77777777" w:rsidTr="00CE757C">
        <w:tc>
          <w:tcPr>
            <w:tcW w:w="537" w:type="dxa"/>
            <w:shd w:val="clear" w:color="auto" w:fill="auto"/>
          </w:tcPr>
          <w:p w14:paraId="4E2F90C8" w14:textId="7AAC055F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11D21E4D" w14:textId="6B2C710B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5</w:t>
            </w:r>
          </w:p>
        </w:tc>
        <w:tc>
          <w:tcPr>
            <w:tcW w:w="1576" w:type="dxa"/>
            <w:shd w:val="clear" w:color="auto" w:fill="auto"/>
          </w:tcPr>
          <w:p w14:paraId="44E13B0D" w14:textId="2B46A7B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215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2887479" w14:textId="7A2B712F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>„Technické požiadavky sa odvolávajú na konkrétneho výrobcu</w:t>
      </w:r>
      <w:r>
        <w:rPr>
          <w:rFonts w:ascii="Arial Narrow" w:hAnsi="Arial Narrow"/>
          <w:b/>
          <w:iCs/>
          <w:color w:val="000000"/>
          <w:sz w:val="22"/>
          <w:szCs w:val="22"/>
        </w:rPr>
        <w:t>,</w:t>
      </w: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 xml:space="preserve"> pretože si to vyžaduje predmet zákazky.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 (položka č. 1, č. 2, č. 3, č. 4, č. 5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nakoľko ide o nasadenie zariadenia, ktoré musí byť plne kompatibilné so v súčasnosti využívaným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27E925CB" w14:textId="77777777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365BB370" w14:textId="77777777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odvolávajú:</w:t>
      </w:r>
    </w:p>
    <w:p w14:paraId="34097A55" w14:textId="38FB7417" w:rsidR="00685D45" w:rsidRPr="00667414" w:rsidRDefault="009D461E" w:rsidP="00685D45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pri položke č. 1,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na konkrétneho výrobcu Apple </w:t>
      </w:r>
      <w:r w:rsidRPr="00857EE8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svojimi ďalšími parametrami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 z dôvodu potreby dosiahnutia synchronizácie a kompatibility s už existujúcim zariadeniami, ktoré využíva verejný </w:t>
      </w:r>
      <w:r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obstarávateľ</w:t>
      </w:r>
      <w:r w:rsidR="00685D45"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ako jediný výrobca dokáže </w:t>
      </w:r>
      <w:r w:rsidR="00685D45" w:rsidRPr="00667414">
        <w:rPr>
          <w:rFonts w:ascii="Arial Narrow" w:hAnsi="Arial Narrow"/>
          <w:b/>
          <w:color w:val="000000"/>
          <w:sz w:val="22"/>
          <w:szCs w:val="22"/>
        </w:rPr>
        <w:t xml:space="preserve">splniť nižšie definované požiadavky pre účely využívania zariadení na služobné účely verejného obstarávateľa, a to:  </w:t>
      </w:r>
    </w:p>
    <w:p w14:paraId="6AA6CF2A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1C66789E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222E10A1" w14:textId="2C82F1F4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>Podpora Microsoft Intune</w:t>
      </w:r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Knox a deployment programu – automatické nahratie IMEI do konzoly Knox, Micro</w:t>
      </w:r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>s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oft</w:t>
      </w:r>
      <w:r w:rsidR="00004EBB" w:rsidRPr="00A373E5">
        <w:rPr>
          <w:rFonts w:ascii="Arial Narrow" w:hAnsi="Arial Narrow"/>
          <w:b/>
          <w:color w:val="000000"/>
          <w:sz w:val="22"/>
          <w:szCs w:val="22"/>
        </w:rPr>
        <w:t xml:space="preserve"> Intune -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Enrollment </w:t>
      </w:r>
      <w:r w:rsidR="005E43E9" w:rsidRPr="00A373E5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5C40B20D" w14:textId="423D72E9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Podpora a upgrade v OS </w:t>
      </w:r>
      <w:r w:rsidR="008233D8" w:rsidRPr="00A373E5">
        <w:rPr>
          <w:rFonts w:ascii="Arial Narrow" w:hAnsi="Arial Narrow"/>
          <w:b/>
          <w:color w:val="000000"/>
          <w:sz w:val="22"/>
          <w:szCs w:val="22"/>
        </w:rPr>
        <w:t xml:space="preserve">iOS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min. 3 roky.</w:t>
      </w:r>
    </w:p>
    <w:p w14:paraId="76FFAF98" w14:textId="0B0E0604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07B9D418" w14:textId="6F5723DC" w:rsidR="009D461E" w:rsidRPr="00C15BC0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pri položk</w:t>
      </w:r>
      <w:r w:rsidR="00FF2E7A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ách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č. 2, č. 3, č. 4, č. 5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Samsung svojimi ďalšími parametrami</w:t>
      </w:r>
      <w:r w:rsidRP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z dôvodu potreby dosiahnutia synchronizácie a kompatibility s už existujúcim zariadeniami, ktoré využíva verejný obstarávateľ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ako jediný výrobca dokáže </w:t>
      </w:r>
      <w:r w:rsidRPr="00934059">
        <w:rPr>
          <w:rFonts w:ascii="Arial Narrow" w:hAnsi="Arial Narrow"/>
          <w:b/>
          <w:color w:val="000000"/>
          <w:sz w:val="22"/>
          <w:szCs w:val="22"/>
        </w:rPr>
        <w:t>splniť nižšie definované požiadavky pre účely využívania zariadení na služobné účely verejného obstarávateľ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34059">
        <w:rPr>
          <w:rFonts w:ascii="Arial Narrow" w:hAnsi="Arial Narrow"/>
          <w:b/>
          <w:color w:val="000000"/>
          <w:sz w:val="22"/>
          <w:szCs w:val="22"/>
        </w:rPr>
        <w:t xml:space="preserve">, a to:  </w:t>
      </w:r>
    </w:p>
    <w:p w14:paraId="7F0A4387" w14:textId="7E855F80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5DADAFE8" w14:textId="4E8C17ED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6F7EBF87" w14:textId="28D0F025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>Podpora Microsoft Intune</w:t>
      </w:r>
      <w:r w:rsidR="00B11702" w:rsidRPr="00B05D06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Knox a deployment programu – automatické nahratie IMEI do konzoly Knox, Micro</w:t>
      </w:r>
      <w:r w:rsidR="006D7FA2" w:rsidRPr="00B05D06">
        <w:rPr>
          <w:rFonts w:ascii="Arial Narrow" w:hAnsi="Arial Narrow"/>
          <w:b/>
          <w:color w:val="000000"/>
          <w:sz w:val="22"/>
          <w:szCs w:val="22"/>
        </w:rPr>
        <w:t>s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oft Int</w:t>
      </w:r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>u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ne</w:t>
      </w:r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 xml:space="preserve"> -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Enrollment </w:t>
      </w:r>
      <w:r w:rsidR="005E43E9" w:rsidRPr="00B05D06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47CD95B1" w14:textId="01E4FAAD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>Podpora a upgrade v OS Android min. 3 roky</w:t>
      </w:r>
      <w:r w:rsidR="0032505B" w:rsidRPr="00B05D06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34F486AF" w14:textId="77777777" w:rsidR="009D461E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5B5C220C" w14:textId="0FCB8375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 zmysle § 42 ods. 3 zákona sa odkaz na konkrétneho výrobcu doplňuje slovom „ekvivalent“</w:t>
      </w:r>
      <w:r w:rsidR="00FF2E7A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pri položkách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č. 1, č. 2, č. 3</w:t>
      </w:r>
      <w:r w:rsidR="0032505B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, č. 4, č. 5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a parametri Operačný sys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tém, ako aj pre celkovú položku a to z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 dôvodu zabezpečenia kompatibility s už existujúcim v súčasnosti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verejným obstarávateľom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využívaným operačným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systémom Android a iOS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(mobilnou aplikáciou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)</w:t>
      </w:r>
      <w:r>
        <w:rPr>
          <w:rFonts w:ascii="Arial Narrow" w:hAnsi="Arial Narrow"/>
          <w:b/>
          <w:color w:val="000000"/>
          <w:sz w:val="24"/>
          <w:szCs w:val="24"/>
          <w:lang w:eastAsia="en-GB"/>
        </w:rPr>
        <w:t>.</w:t>
      </w:r>
      <w:r w:rsidRPr="00934059">
        <w:rPr>
          <w:rFonts w:ascii="Arial Narrow" w:hAnsi="Arial Narrow"/>
          <w:b/>
          <w:color w:val="000000"/>
          <w:sz w:val="24"/>
          <w:szCs w:val="24"/>
          <w:lang w:eastAsia="en-GB"/>
        </w:rPr>
        <w:t xml:space="preserve"> 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Mobilné tele</w:t>
      </w:r>
      <w:r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fóny spolu s tabletmi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 xml:space="preserve"> sú synchrónne na základe rovnakého operačného systému.</w:t>
      </w:r>
    </w:p>
    <w:p w14:paraId="0221B77A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4DCA8EFC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AC637D" w:rsidRPr="00AC63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Mobilné zariadenie typ 1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1718D1A2" w:rsidR="00801478" w:rsidRDefault="00AC637D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31F96606" w:rsidR="00801478" w:rsidRPr="00195C40" w:rsidRDefault="00AC637D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0C0C2957" w:rsidR="00801478" w:rsidRPr="00195C40" w:rsidRDefault="00195C40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AC637D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A181210" w:rsidR="00801478" w:rsidRPr="00AC637D" w:rsidRDefault="00AC637D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D6F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iOS 17.0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6F28414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74E674ED" w14:textId="7014BF0F" w:rsidR="00801478" w:rsidRPr="00AC637D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679AE774" w:rsidR="00801478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691" w14:textId="77777777" w:rsidR="00AC637D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  <w:p w14:paraId="4727BBB7" w14:textId="642F6D6F" w:rsidR="00801478" w:rsidRPr="00AC637D" w:rsidRDefault="00801478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331A63C9" w:rsidR="001D456F" w:rsidRPr="00AC637D" w:rsidDel="007C141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D69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  <w:p w14:paraId="1B4883E1" w14:textId="56D247D0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490305D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E13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 GB</w:t>
            </w:r>
          </w:p>
          <w:p w14:paraId="3B424A91" w14:textId="68EC081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2DD" w14:textId="0555E449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AA7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Dotyková, min. 6,1´´ </w:t>
            </w:r>
          </w:p>
          <w:p w14:paraId="25907C89" w14:textId="7BE315E3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0BE0B78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D754" w14:textId="38606DC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EBF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  <w:p w14:paraId="6E2C71F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7F93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56ED76" w14:textId="7F090280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66E90F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9740" w14:textId="2BB9281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  <w:p w14:paraId="1ADB33D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95E" w14:textId="7943101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96E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0A04FF" w14:textId="17B1D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D5AF" w14:textId="42727E7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  <w:p w14:paraId="2C25EFB8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3D6B0FF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1EDA1D4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5DA" w14:textId="6558693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CA1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  <w:p w14:paraId="7503DA2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CAA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05E30" w14:textId="0BA5A15C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4DDCC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049" w14:textId="72BD7B4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8680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3.349 mAh</w:t>
            </w:r>
          </w:p>
          <w:p w14:paraId="44F16D6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C51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8E5B35" w14:textId="6C2BF45A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80E8D3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42F" w14:textId="3CD3CE0A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2FC6" w14:textId="791D86D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5ED316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FED6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6224D" w14:textId="6D4A07CB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6C01B7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F4C" w14:textId="72999654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Verejný obstarávateľ požaduje zabezpečiť dané zariadenia vo verzii  (napr. enterprise – pre správu mobilných zariadení), ktoré sa budú dať ďalej zaregistrovať do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jednej z </w:t>
            </w: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nasledujúcich konzol: </w:t>
            </w:r>
          </w:p>
          <w:p w14:paraId="7CFC940F" w14:textId="2D9A44D5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6A63" w14:textId="5EA24DC8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Microsoft Intune</w:t>
            </w:r>
          </w:p>
          <w:p w14:paraId="0BB11303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233312AA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00C8F69E" w14:textId="795FBC8D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C5EB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A9CE4" w14:textId="4C19F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245A3" w:rsidRPr="005D1541" w14:paraId="502350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5BF6DDBC" w:rsidR="004245A3" w:rsidRPr="00AC637D" w:rsidRDefault="004245A3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0BC" w14:textId="0F440EBA" w:rsidR="004245A3" w:rsidRPr="00AC637D" w:rsidRDefault="004245A3" w:rsidP="004245A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4245A3" w:rsidRPr="00195C40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4245A3" w:rsidRPr="007A68D9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8B397D6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</w:p>
    <w:p w14:paraId="5B1AB5E0" w14:textId="1CD4E0F5" w:rsidR="0094567A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BE3DAB">
        <w:rPr>
          <w:rFonts w:ascii="Arial Narrow" w:hAnsi="Arial Narrow"/>
          <w:b/>
          <w:i/>
          <w:iCs/>
          <w:sz w:val="24"/>
        </w:rPr>
        <w:tab/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 w:rsidR="002A04DB"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="002A04DB" w:rsidRPr="006300AE">
        <w:rPr>
          <w:rFonts w:ascii="Arial Narrow" w:hAnsi="Arial Narrow"/>
          <w:i/>
          <w:iCs/>
          <w:sz w:val="22"/>
        </w:rPr>
        <w:t>.</w:t>
      </w:r>
    </w:p>
    <w:p w14:paraId="2AC0410C" w14:textId="0B86221B" w:rsidR="009D6B56" w:rsidRPr="004F2FB9" w:rsidRDefault="004F2FB9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905A4" w:rsidRPr="005D1541" w14:paraId="733586F5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C27B4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BDCAA" w14:textId="77777777" w:rsidR="008905A4" w:rsidRPr="00287FA7" w:rsidRDefault="008905A4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DBD7DD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F5292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389E4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0C692E" w14:textId="77777777" w:rsidR="008905A4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2BEFEA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9FB48E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6DE8F8B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905A4" w:rsidRPr="005D1541" w14:paraId="60EE1B09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F651E08" w14:textId="79FF9D14" w:rsidR="008905A4" w:rsidRPr="00351A66" w:rsidRDefault="00676C3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AC637D"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>Mobilné zariadenie typ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3E0AA5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B51CD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905A4" w:rsidRPr="005D1541" w14:paraId="2AD2358A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9001E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1E3C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85A33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5C37F6EF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D5CC57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B035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E7BC85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9BAB14D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906A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5096EB" w14:textId="5578959F" w:rsidR="008905A4" w:rsidRDefault="002E0D4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905A4" w:rsidRPr="005D1541" w14:paraId="61795D28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30C199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7FD043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6597B1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479A439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B1D" w14:textId="24604DB0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F90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2024</w:t>
            </w:r>
          </w:p>
          <w:p w14:paraId="436C3A5F" w14:textId="51CB93C2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2940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2354D1" w14:textId="77777777" w:rsidR="008905A4" w:rsidRPr="005D154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CCB5DF0" w14:textId="77777777" w:rsidTr="003C28B1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7CB" w14:textId="0F84ED83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806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Android 14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75509F56" w14:textId="77777777" w:rsidR="00FF2E7A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open source platforma, </w:t>
            </w:r>
          </w:p>
          <w:p w14:paraId="7998722F" w14:textId="0F316732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v Slovenskej lokalizácií</w:t>
            </w:r>
          </w:p>
          <w:p w14:paraId="31038E9B" w14:textId="65E10344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8B33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231AE3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40462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A78" w14:textId="7C954548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C4F5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64-bitová architektúra</w:t>
            </w:r>
          </w:p>
          <w:p w14:paraId="32017838" w14:textId="39F54B1D" w:rsidR="008905A4" w:rsidRPr="004C52BB" w:rsidRDefault="008905A4" w:rsidP="008905A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DC206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B95D88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171C861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BEB" w14:textId="122106CE" w:rsidR="008905A4" w:rsidRPr="004C52BB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B7EC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128 GB</w:t>
            </w:r>
          </w:p>
          <w:p w14:paraId="74D40F91" w14:textId="0CC8C108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62EC8" w14:textId="7F7C813F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1D60F0" w14:textId="667757AE" w:rsidR="008905A4" w:rsidRDefault="001D456F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1CB3B18" w14:textId="77777777" w:rsidTr="009E4FCD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1552" w14:textId="6A4647EE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674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8 GB</w:t>
            </w:r>
          </w:p>
          <w:p w14:paraId="0DABB306" w14:textId="419EB349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FA48E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5897FB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BE77A1E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632" w14:textId="51E1798C" w:rsidR="002E0D48" w:rsidRPr="004C52BB" w:rsidRDefault="002E0D48" w:rsidP="002E0D48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Obrazovka: </w:t>
            </w:r>
          </w:p>
          <w:p w14:paraId="4CA6E96D" w14:textId="54E61B3D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D6E" w14:textId="5200BEE8" w:rsidR="008905A4" w:rsidRPr="004C52BB" w:rsidRDefault="00B17CE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dotyková, 6,2´´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8ED8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A0ABB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226A9A1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175" w14:textId="5560E6E6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52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50 Mpx</w:t>
            </w:r>
          </w:p>
          <w:p w14:paraId="69FBED63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EE0C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922F20" w14:textId="1E3C3195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CA21E5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F78" w14:textId="6C305DC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BB1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Bluetooth 5.0, Wi-Fi, </w:t>
            </w:r>
          </w:p>
          <w:p w14:paraId="55044CD1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3E0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B6D1FA" w14:textId="0646F1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022FEE4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0D59" w14:textId="34EBDF54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AF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2G (GSM), 3G (HSPA), 4G (LTE), 5G </w:t>
            </w:r>
          </w:p>
          <w:p w14:paraId="00E8FAB5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B07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10CC6B6" w14:textId="6AA11E9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DDEE41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FEB8" w14:textId="5CAAFA9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Ostatné: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DA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GPS, Galileo, Glonass, NFC, </w:t>
            </w:r>
          </w:p>
          <w:p w14:paraId="53F7B9BA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E91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A6ECFF" w14:textId="421EEBCE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4E15BE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40F4" w14:textId="19C14EBB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AD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4.000 mAh</w:t>
            </w:r>
          </w:p>
          <w:p w14:paraId="4B26CA8C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54B0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8B3FA7" w14:textId="37492816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E2586" w:rsidRPr="005D1541" w14:paraId="2FA839B8" w14:textId="77777777" w:rsidTr="001D456F">
        <w:trPr>
          <w:trHeight w:val="453"/>
          <w:ins w:id="1" w:author="Martina Hlavová" w:date="2024-06-27T10:54:00Z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954C" w14:textId="77777777" w:rsidR="00CE2586" w:rsidRPr="00B74250" w:rsidRDefault="00CE2586" w:rsidP="00CE2586">
            <w:pPr>
              <w:rPr>
                <w:ins w:id="2" w:author="Martina Hlavová" w:date="2024-06-27T10:54:00Z"/>
                <w:rFonts w:ascii="Arial Narrow" w:hAnsi="Arial Narrow"/>
                <w:sz w:val="22"/>
              </w:rPr>
            </w:pPr>
            <w:bookmarkStart w:id="3" w:name="_GoBack" w:colFirst="0" w:colLast="0"/>
            <w:ins w:id="4" w:author="Martina Hlavová" w:date="2024-06-27T10:54:00Z">
              <w:r w:rsidRPr="00B74250">
                <w:rPr>
                  <w:rFonts w:ascii="Arial Narrow" w:hAnsi="Arial Narrow"/>
                  <w:sz w:val="22"/>
                </w:rPr>
                <w:t xml:space="preserve">Stupeň krytia: </w:t>
              </w:r>
            </w:ins>
          </w:p>
          <w:p w14:paraId="10FB32EC" w14:textId="77777777" w:rsidR="00CE2586" w:rsidRPr="004C52BB" w:rsidRDefault="00CE2586" w:rsidP="00CE2586">
            <w:pPr>
              <w:rPr>
                <w:ins w:id="5" w:author="Martina Hlavová" w:date="2024-06-27T10:54:00Z"/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378B" w14:textId="650C2ABF" w:rsidR="00CE2586" w:rsidRPr="004C52BB" w:rsidRDefault="00CE2586" w:rsidP="00CE2586">
            <w:pPr>
              <w:rPr>
                <w:ins w:id="6" w:author="Martina Hlavová" w:date="2024-06-27T10:54:00Z"/>
                <w:rFonts w:ascii="Arial Narrow" w:hAnsi="Arial Narrow"/>
                <w:color w:val="000000"/>
                <w:sz w:val="22"/>
              </w:rPr>
            </w:pPr>
            <w:ins w:id="7" w:author="Martina Hlavová" w:date="2024-06-27T10:54:00Z">
              <w:r w:rsidRPr="00B74250">
                <w:rPr>
                  <w:rFonts w:ascii="Arial Narrow" w:hAnsi="Arial Narrow"/>
                  <w:sz w:val="22"/>
                </w:rPr>
                <w:t>min. IP68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87EA1" w14:textId="77777777" w:rsidR="00CE2586" w:rsidRPr="003C28B1" w:rsidRDefault="00CE2586" w:rsidP="00CE2586">
            <w:pPr>
              <w:spacing w:line="276" w:lineRule="auto"/>
              <w:contextualSpacing/>
              <w:jc w:val="center"/>
              <w:rPr>
                <w:ins w:id="8" w:author="Martina Hlavová" w:date="2024-06-27T10:54:00Z"/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0EA3A1" w14:textId="77777777" w:rsidR="00CE2586" w:rsidRPr="0098623D" w:rsidRDefault="00CE2586" w:rsidP="00CE2586">
            <w:pPr>
              <w:spacing w:line="276" w:lineRule="auto"/>
              <w:contextualSpacing/>
              <w:jc w:val="center"/>
              <w:rPr>
                <w:ins w:id="9" w:author="Martina Hlavová" w:date="2024-06-27T10:54:00Z"/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3"/>
      <w:tr w:rsidR="00CE2586" w:rsidRPr="005D1541" w14:paraId="0295BF2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2C41" w14:textId="06C170F1" w:rsidR="00CE2586" w:rsidRPr="004C52BB" w:rsidRDefault="00CE2586" w:rsidP="00CE2586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9F1" w14:textId="77777777" w:rsidR="00CE2586" w:rsidRPr="00AC637D" w:rsidRDefault="00CE2586" w:rsidP="00CE258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4A78B41F" w14:textId="77777777" w:rsidR="00CE2586" w:rsidRPr="004C52BB" w:rsidRDefault="00CE2586" w:rsidP="00CE2586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E281" w14:textId="77777777" w:rsidR="00CE2586" w:rsidRPr="003C28B1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D82F26" w14:textId="0C939D33" w:rsidR="00CE2586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E2586" w:rsidRPr="005D1541" w14:paraId="2CBF958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C1C" w14:textId="0928FB05" w:rsidR="00CE2586" w:rsidRPr="00B05D06" w:rsidRDefault="00CE2586" w:rsidP="00CE2586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FE9" w14:textId="1A0B8176" w:rsidR="00CE2586" w:rsidRPr="00B05D06" w:rsidRDefault="00CE2586" w:rsidP="00CE2586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</w:t>
            </w: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Microsoft Intune</w:t>
            </w:r>
          </w:p>
          <w:p w14:paraId="75ED0D23" w14:textId="77777777" w:rsidR="00CE2586" w:rsidRPr="00B05D06" w:rsidRDefault="00CE2586" w:rsidP="00CE2586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221DDC58" w14:textId="77777777" w:rsidR="00CE2586" w:rsidRPr="00B05D06" w:rsidRDefault="00CE2586" w:rsidP="00CE2586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64C6B9EC" w14:textId="64DB6285" w:rsidR="00CE2586" w:rsidRPr="00B05D06" w:rsidRDefault="00CE2586" w:rsidP="00CE2586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8513" w14:textId="77777777" w:rsidR="00CE2586" w:rsidRPr="003C28B1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190ACA" w14:textId="160272C4" w:rsidR="00CE2586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E2586" w:rsidRPr="005D1541" w14:paraId="18C902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5E69" w14:textId="443CCFBE" w:rsidR="00CE2586" w:rsidRPr="004C52BB" w:rsidRDefault="00CE2586" w:rsidP="00CE2586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E1E" w14:textId="6BFA8988" w:rsidR="00CE2586" w:rsidRPr="004C52BB" w:rsidRDefault="00CE2586" w:rsidP="00CE2586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52500" w14:textId="77777777" w:rsidR="00CE2586" w:rsidRPr="003C28B1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6092B25" w14:textId="057B1AA0" w:rsidR="00CE2586" w:rsidRPr="0098623D" w:rsidRDefault="00CE2586" w:rsidP="00CE258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A44C26B" w14:textId="427FF23F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F732F5" w14:textId="2A27724F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49EC3E93" w14:textId="77777777" w:rsidR="002B3E90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6B0B2C22" w14:textId="03435A4F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17D35C6" w14:textId="26A8FE4D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A4AF625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E0D48" w:rsidRPr="005D1541" w14:paraId="1FCBEA8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417F5E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C0142F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3D34384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AD1DCEC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0150587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181E3EF" w14:textId="77777777" w:rsidR="002E0D4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F12242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6012429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4D523D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2E0D48" w:rsidRPr="005D1541" w14:paraId="69DFAA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F23D6C" w14:textId="60F9AE24" w:rsidR="002E0D48" w:rsidRPr="00351A66" w:rsidRDefault="002E0D48" w:rsidP="002E0D4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2B5165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DE5E98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2E0D48" w:rsidRPr="005D1541" w14:paraId="34E15FA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AE6C9E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CDA6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A35A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F7ED60B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1F1FD9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98AE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58F24AE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1159478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E62BA1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248BD7" w14:textId="257A3C96" w:rsidR="002E0D48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876</w:t>
            </w:r>
            <w:r w:rsidR="002E0D4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2E0D48" w:rsidRPr="005D1541" w14:paraId="3F088C9C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3ED7F83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4175BE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F4ED9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0D48" w:rsidRPr="005D1541" w14:paraId="27FB5133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6E2" w14:textId="340AFCF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208" w14:textId="77777777" w:rsidR="00B17CE0" w:rsidRPr="00B17CE0" w:rsidRDefault="00B17CE0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>min. 2023</w:t>
            </w:r>
          </w:p>
          <w:p w14:paraId="47DD526D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ED87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83803EC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D6A6A03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3F77" w14:textId="141C977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8C98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5D0D71D8" w14:textId="77777777" w:rsidR="00FF2E7A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open source platforma, </w:t>
            </w:r>
          </w:p>
          <w:p w14:paraId="27EB88F3" w14:textId="0A0781DB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v Slovenskej lokalizácií</w:t>
            </w:r>
          </w:p>
          <w:p w14:paraId="0E109392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A0BA0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F9CCCD3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66250F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A1CD" w14:textId="7A010AA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AEA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64-bitová architektúra</w:t>
            </w:r>
          </w:p>
          <w:p w14:paraId="5B18EF17" w14:textId="77777777" w:rsidR="002E0D48" w:rsidRPr="00B17CE0" w:rsidRDefault="002E0D48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3958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39C5B4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43B0DA63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804C" w14:textId="7810F3F1" w:rsidR="002E0D48" w:rsidRPr="00B17CE0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B94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128 GB</w:t>
            </w:r>
          </w:p>
          <w:p w14:paraId="656BC4A4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3AA08" w14:textId="503DE4C1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7EE8AB" w14:textId="717D9BAC" w:rsidR="002E0D48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595386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D3F" w14:textId="0D200A0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2122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4 GB</w:t>
            </w:r>
          </w:p>
          <w:p w14:paraId="475FC166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351B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A81187C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FE2E88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685" w14:textId="145CFE7D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E1A" w14:textId="76A8B0AC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dotyková, min. 6,</w:t>
            </w:r>
            <w:del w:id="10" w:author="Martina Hlavová" w:date="2024-06-17T10:12:00Z">
              <w:r w:rsidRPr="00B17CE0" w:rsidDel="00B54594">
                <w:rPr>
                  <w:rFonts w:ascii="Arial Narrow" w:hAnsi="Arial Narrow"/>
                  <w:sz w:val="22"/>
                  <w:szCs w:val="22"/>
                </w:rPr>
                <w:delText>6</w:delText>
              </w:r>
            </w:del>
            <w:ins w:id="11" w:author="Martina Hlavová" w:date="2024-06-17T10:12:00Z">
              <w:r w:rsidR="00B54594">
                <w:rPr>
                  <w:rFonts w:ascii="Arial Narrow" w:hAnsi="Arial Narrow"/>
                  <w:sz w:val="22"/>
                  <w:szCs w:val="22"/>
                </w:rPr>
                <w:t>5</w:t>
              </w:r>
            </w:ins>
            <w:r w:rsidRPr="00B17CE0">
              <w:rPr>
                <w:rFonts w:ascii="Arial Narrow" w:hAnsi="Arial Narrow"/>
                <w:sz w:val="22"/>
                <w:szCs w:val="22"/>
              </w:rPr>
              <w:t xml:space="preserve">´´ </w:t>
            </w:r>
          </w:p>
          <w:p w14:paraId="4D52A57B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33F5D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FC2D143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18548D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DC0" w14:textId="62D30AA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4F9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50 Mpx</w:t>
            </w:r>
          </w:p>
          <w:p w14:paraId="2D396AA7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629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BC6C6" w14:textId="0414C84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3D24DF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E034" w14:textId="5AC544A6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57C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Bluetooth 5.0, Wi-Fi, </w:t>
            </w:r>
          </w:p>
          <w:p w14:paraId="55C9E243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A071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EEF0CFE" w14:textId="2C53339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E74FA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836" w14:textId="416AE236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Frekvencie: </w:t>
            </w:r>
          </w:p>
          <w:p w14:paraId="3F35712A" w14:textId="77777777" w:rsidR="00B74250" w:rsidRPr="00B17CE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2776" w14:textId="3C74FE32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2G (GSM),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D8D1F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2B9B07" w14:textId="0EEFEB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C80C5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BF95" w14:textId="1B156900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Ostatné: </w:t>
            </w:r>
          </w:p>
          <w:p w14:paraId="66700084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AD8E" w14:textId="1F69D3E8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F061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BA652C" w14:textId="2520A8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395F4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9A9" w14:textId="7FBCA99C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batérie: </w:t>
            </w:r>
          </w:p>
          <w:p w14:paraId="4D96947E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ECB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5.000 mAh</w:t>
            </w:r>
          </w:p>
          <w:p w14:paraId="24CB84A2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13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A635ED2" w14:textId="70E298D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66B8CB3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6DFC" w14:textId="2029640E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219C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F893351" w14:textId="77777777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6AF1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D6216" w14:textId="400DDC1A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C14E2B5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E83B" w14:textId="0AFF5330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54AA" w14:textId="32A78217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06EECADD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>- MDM Samsung knox</w:t>
            </w:r>
          </w:p>
          <w:p w14:paraId="11E9303E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>- Google zero touch</w:t>
            </w:r>
          </w:p>
          <w:p w14:paraId="3A6718AB" w14:textId="085E13C5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2E1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3602C4" w14:textId="6EC198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4CFED792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9A4" w14:textId="6E773577" w:rsidR="00C02F97" w:rsidRPr="00B17CE0" w:rsidRDefault="00C02F97" w:rsidP="00C02F9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2190" w14:textId="6E4B1AED" w:rsidR="00C02F97" w:rsidRPr="00B17CE0" w:rsidRDefault="00C02F97" w:rsidP="00C02F97">
            <w:pPr>
              <w:rPr>
                <w:rFonts w:ascii="Arial Narrow" w:hAnsi="Arial Narrow"/>
                <w:sz w:val="22"/>
                <w:szCs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78D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0EE9CB7" w14:textId="5254EA50" w:rsidR="00C02F97" w:rsidRPr="0057137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20F8F7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A00FCFC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72F64781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1096C95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393C1C" w:rsidRPr="005D1541" w14:paraId="64670F3B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C67167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F96791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506F5C5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70F8D70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AB1D9BB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FA9ED2" w14:textId="77777777" w:rsidR="00393C1C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0ABA77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445785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827A80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393C1C" w:rsidRPr="005D1541" w14:paraId="17C08230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0C024B8" w14:textId="1EC09A07" w:rsidR="00393C1C" w:rsidRPr="00351A66" w:rsidRDefault="00393C1C" w:rsidP="001D456F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4DA253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59312E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93C1C" w:rsidRPr="005D1541" w14:paraId="3042CEB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F220F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8340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E9F402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58A4B6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E00073D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65B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A4B39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6A5884D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57A5940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BEA8A4" w14:textId="36ED8084" w:rsidR="00393C1C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710 ks</w:t>
            </w:r>
          </w:p>
        </w:tc>
      </w:tr>
      <w:tr w:rsidR="00393C1C" w:rsidRPr="005D1541" w14:paraId="4A178611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0ED80E6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6F25E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3CA87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3C1C" w:rsidRPr="005D1541" w14:paraId="7A9FE6E4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F62" w14:textId="3D72955F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2092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CD1643D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F1F4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15F9339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4DC278AA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3F6" w14:textId="1FC6B5EE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9A7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0D584890" w14:textId="77777777" w:rsidR="00FF2E7A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open source platforma, </w:t>
            </w:r>
          </w:p>
          <w:p w14:paraId="253E2289" w14:textId="7C7771DE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1A86CF38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84B92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F07EAAB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FC8DC5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4BD5" w14:textId="62B5E210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6004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6E760E7B" w14:textId="77777777" w:rsidR="00393C1C" w:rsidRPr="00B74250" w:rsidRDefault="00393C1C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6784C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11DFF0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D2443E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AFA" w14:textId="00E364C8" w:rsidR="00393C1C" w:rsidRPr="00B74250" w:rsidDel="007C141D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4F8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 GB</w:t>
            </w:r>
          </w:p>
          <w:p w14:paraId="6B277206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E3BC6" w14:textId="5107142B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5814D6" w14:textId="179D8B58" w:rsidR="00393C1C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1A6527A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23C" w14:textId="2A5E2B5D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A3C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4 GB</w:t>
            </w:r>
          </w:p>
          <w:p w14:paraId="0EA67877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81758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B544197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72B0D98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AC58" w14:textId="14B767A5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DF89" w14:textId="5B8F7689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dotyková, min. 6,</w:t>
            </w:r>
            <w:ins w:id="12" w:author="Martina Hlavová" w:date="2024-06-27T10:32:00Z">
              <w:r w:rsidR="00C12E37">
                <w:rPr>
                  <w:rFonts w:ascii="Arial Narrow" w:hAnsi="Arial Narrow"/>
                  <w:sz w:val="22"/>
                </w:rPr>
                <w:t>5</w:t>
              </w:r>
            </w:ins>
            <w:del w:id="13" w:author="Martina Hlavová" w:date="2024-06-27T10:32:00Z">
              <w:r w:rsidRPr="00B74250" w:rsidDel="00C12E37">
                <w:rPr>
                  <w:rFonts w:ascii="Arial Narrow" w:hAnsi="Arial Narrow"/>
                  <w:sz w:val="22"/>
                </w:rPr>
                <w:delText>7</w:delText>
              </w:r>
            </w:del>
            <w:r w:rsidRPr="00B74250">
              <w:rPr>
                <w:rFonts w:ascii="Arial Narrow" w:hAnsi="Arial Narrow"/>
                <w:sz w:val="22"/>
              </w:rPr>
              <w:t xml:space="preserve">´´ </w:t>
            </w:r>
          </w:p>
          <w:p w14:paraId="72DE7D43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8769D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46B47DE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51D5BED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E61" w14:textId="0302C381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D0F5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  <w:p w14:paraId="599697B9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7710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88EDC" w14:textId="6EC86BB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3C4985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DD67" w14:textId="6FA2CF2D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E1AA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48A898B3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F488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B0FAF4A" w14:textId="19D8758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7719F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DBE9" w14:textId="42CF7CA2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  <w:p w14:paraId="6A0A4E0F" w14:textId="77777777" w:rsidR="00B74250" w:rsidRPr="00B7425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7DFA" w14:textId="78A6EDF5" w:rsidR="00B74250" w:rsidRPr="00B74250" w:rsidRDefault="00B74250" w:rsidP="00B54594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2G (GSM), 3G (HSPA), 4G (LTE)</w:t>
            </w:r>
            <w:del w:id="14" w:author="Martina Hlavová" w:date="2024-06-17T10:12:00Z">
              <w:r w:rsidRPr="00B74250" w:rsidDel="00B54594">
                <w:rPr>
                  <w:rFonts w:ascii="Arial Narrow" w:hAnsi="Arial Narrow"/>
                  <w:sz w:val="22"/>
                </w:rPr>
                <w:delText>, 5G</w:delText>
              </w:r>
            </w:del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A23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9DA28B" w14:textId="2021FBF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45D005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55B6" w14:textId="7847512C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9E18E40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049E" w14:textId="63020D6D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F34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A5E728A" w14:textId="52CAE0A1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4E8750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6423" w14:textId="38E5B5BC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B5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5.000 mAh</w:t>
            </w:r>
          </w:p>
          <w:p w14:paraId="6E5F64C2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962B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93C99E2" w14:textId="4C18746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0FAA0F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2E9B" w14:textId="01ADB879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BE25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298EE7D" w14:textId="5D730894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21DE7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4227B9" w14:textId="61366D2E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6394E6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636" w14:textId="2851C8D9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E5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7A41BF1C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474D8B2F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4D3E22B8" w14:textId="221827B0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C32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39DF53" w14:textId="00076EC8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76E749E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8CA1" w14:textId="1156F28A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CFF5" w14:textId="4FA34F81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2D12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FB031" w14:textId="472DEA9E" w:rsidR="00C02F97" w:rsidRPr="00597DA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D2218A5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186AA6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53C0541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661FC71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7459C1" w:rsidRPr="005D1541" w14:paraId="3C6ADD1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10549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E4ADB7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8E92A6A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40CCB51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9E0E614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E7464A" w14:textId="77777777" w:rsidR="007459C1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804120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4F43F7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CEF1E51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7459C1" w:rsidRPr="005D1541" w14:paraId="400338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AB1C3FA" w14:textId="3A04722B" w:rsidR="007459C1" w:rsidRPr="00351A66" w:rsidRDefault="007459C1" w:rsidP="007459C1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B8463B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6B1B4C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7459C1" w:rsidRPr="005D1541" w14:paraId="1133C6F9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ACDCB4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D17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17D42E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60E819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50545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CE21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FBAC51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6455806F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8E0906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FCE121" w14:textId="114EDCEC" w:rsidR="007459C1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459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215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7459C1" w:rsidRPr="005D1541" w14:paraId="72581672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2D0D2C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5F2B93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7710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59C1" w:rsidRPr="005D1541" w14:paraId="65446F57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3CD" w14:textId="03DE0E3A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72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157EB28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FC2E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FAB2F59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4CF36F4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CC6" w14:textId="02B4B25B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79FB" w14:textId="77777777" w:rsidR="00FF2E7A" w:rsidRDefault="00B7425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12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1CD6B59C" w14:textId="77777777" w:rsidR="00FF2E7A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open source platforma, </w:t>
            </w:r>
          </w:p>
          <w:p w14:paraId="692AFAEA" w14:textId="6E2858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0FE539D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841F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36C923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3B50BF7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D04D" w14:textId="6C932EA4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3F5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2F67F41D" w14:textId="77777777" w:rsidR="007459C1" w:rsidRPr="00B74250" w:rsidRDefault="007459C1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CC3B8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BD32BF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4203132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831" w14:textId="333CA41B" w:rsidR="007459C1" w:rsidRPr="00B74250" w:rsidDel="007C141D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053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128 GB</w:t>
            </w:r>
          </w:p>
          <w:p w14:paraId="1A75D82E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31129" w14:textId="69C43550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E6316E" w14:textId="273E2EC2" w:rsidR="007459C1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D3E87E1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5AE" w14:textId="17D5CF2B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675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 GB</w:t>
            </w:r>
          </w:p>
          <w:p w14:paraId="2D16973A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45F04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0ADF936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F19DE9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AFA" w14:textId="74A2254E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0B8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dotyková, min. 6,6´´ </w:t>
            </w:r>
          </w:p>
          <w:p w14:paraId="05D35E53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63DCB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E0D4B9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890F9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4B2" w14:textId="758F376D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  <w:p w14:paraId="244425B6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9E0" w14:textId="124E4112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8082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3DD7EA" w14:textId="0815A1C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DCFBC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94A3" w14:textId="25D44A1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A50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2F09109A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044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E70CA5" w14:textId="40EBFB6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95ABA3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790" w14:textId="4C855E5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F76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2G (GSM), 3G (HSPA), 4G (LTE), 5G </w:t>
            </w:r>
          </w:p>
          <w:p w14:paraId="5F620AB0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F7CD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F429A" w14:textId="38195DE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82B9CF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5BE" w14:textId="0862BB63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00F712B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F3F" w14:textId="4EBB70B9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GPS, Galileo, Glonass,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E873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7B3EF8" w14:textId="4034A144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0770B7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5CC0" w14:textId="135D98ED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2F3" w14:textId="050160DC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</w:t>
            </w:r>
            <w:del w:id="15" w:author="Martina Hlavová" w:date="2024-06-17T10:13:00Z">
              <w:r w:rsidRPr="00B74250" w:rsidDel="00D908B5">
                <w:rPr>
                  <w:rFonts w:ascii="Arial Narrow" w:hAnsi="Arial Narrow"/>
                  <w:sz w:val="22"/>
                </w:rPr>
                <w:delText>5</w:delText>
              </w:r>
            </w:del>
            <w:ins w:id="16" w:author="Martina Hlavová" w:date="2024-06-17T10:13:00Z">
              <w:r w:rsidR="00D908B5">
                <w:rPr>
                  <w:rFonts w:ascii="Arial Narrow" w:hAnsi="Arial Narrow"/>
                  <w:sz w:val="22"/>
                </w:rPr>
                <w:t>4</w:t>
              </w:r>
            </w:ins>
            <w:r w:rsidRPr="00B74250">
              <w:rPr>
                <w:rFonts w:ascii="Arial Narrow" w:hAnsi="Arial Narrow"/>
                <w:sz w:val="22"/>
              </w:rPr>
              <w:t>.000 mAh</w:t>
            </w:r>
          </w:p>
          <w:p w14:paraId="7C7E38C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C3B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BE44D51" w14:textId="3E1B7D94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BCACF6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FB0" w14:textId="47594B5F" w:rsidR="007459C1" w:rsidRPr="00B74250" w:rsidRDefault="007459C1" w:rsidP="007459C1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  <w:p w14:paraId="7FA4EB10" w14:textId="77777777" w:rsidR="007459C1" w:rsidRPr="00B74250" w:rsidRDefault="007459C1" w:rsidP="001D456F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B3A1" w14:textId="47AD5A98" w:rsidR="007459C1" w:rsidRPr="00B74250" w:rsidRDefault="00B74250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  <w:del w:id="17" w:author="Martina Hlavová" w:date="2024-06-17T10:13:00Z">
              <w:r w:rsidRPr="00B74250" w:rsidDel="00D908B5">
                <w:rPr>
                  <w:rFonts w:ascii="Arial Narrow" w:hAnsi="Arial Narrow"/>
                  <w:sz w:val="22"/>
                </w:rPr>
                <w:delText>, IP69</w:delText>
              </w:r>
            </w:del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1A35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B3C1A54" w14:textId="3FAD625E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784CEF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EFD" w14:textId="3D44854A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42A0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4522C0F" w14:textId="579CA19A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EE52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A73CCCE" w14:textId="79A3948D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205D4ED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875E" w14:textId="6492EDA5" w:rsidR="007459C1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A8E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Microsoft Intune</w:t>
            </w:r>
          </w:p>
          <w:p w14:paraId="7CB1F390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MDM Samsung knox</w:t>
            </w:r>
          </w:p>
          <w:p w14:paraId="51D9E40E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>- Google zero touch</w:t>
            </w:r>
          </w:p>
          <w:p w14:paraId="423CCA36" w14:textId="26DE026F" w:rsidR="007459C1" w:rsidRPr="00B05D06" w:rsidRDefault="007459C1" w:rsidP="0061120C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41C7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3B636B4" w14:textId="1386CE5A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6670764A" w14:textId="77777777" w:rsidTr="00CE1BE8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3283" w14:textId="6D1555EE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A534" w14:textId="668E7542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9F05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186891" w14:textId="0235511A" w:rsidR="00C02F97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7B5EAFE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467FFBB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C06083" w14:textId="77777777" w:rsidR="002B3E90" w:rsidRDefault="00BE3DAB" w:rsidP="00BE3DAB">
      <w:pPr>
        <w:ind w:left="567"/>
        <w:rPr>
          <w:rFonts w:ascii="Arial Narrow" w:hAnsi="Arial Narrow"/>
          <w:i/>
          <w:iCs/>
          <w:sz w:val="22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</w:t>
      </w:r>
    </w:p>
    <w:p w14:paraId="74CA73EF" w14:textId="4EA4D65C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6300AE">
        <w:rPr>
          <w:rFonts w:ascii="Arial Narrow" w:hAnsi="Arial Narrow"/>
          <w:i/>
          <w:iCs/>
          <w:sz w:val="22"/>
        </w:rPr>
        <w:t xml:space="preserve"> </w:t>
      </w:r>
    </w:p>
    <w:p w14:paraId="6E89020D" w14:textId="77777777" w:rsidR="007955B9" w:rsidRPr="004F2FB9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="007955B9"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="007955B9"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15CE9136" w14:textId="19209134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BC531C7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7137610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43D0F" w14:textId="77777777" w:rsidR="00B50E96" w:rsidRDefault="00B50E96" w:rsidP="006E6235">
      <w:r>
        <w:separator/>
      </w:r>
    </w:p>
  </w:endnote>
  <w:endnote w:type="continuationSeparator" w:id="0">
    <w:p w14:paraId="7F39B1DE" w14:textId="77777777" w:rsidR="00B50E96" w:rsidRDefault="00B50E9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954E6" w14:textId="77777777" w:rsidR="00B50E96" w:rsidRDefault="00B50E96" w:rsidP="006E6235">
      <w:r>
        <w:separator/>
      </w:r>
    </w:p>
  </w:footnote>
  <w:footnote w:type="continuationSeparator" w:id="0">
    <w:p w14:paraId="37009ACC" w14:textId="77777777" w:rsidR="00B50E96" w:rsidRDefault="00B50E9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CC085D" w:rsidRPr="007C44BA" w:rsidRDefault="00CC085D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CC085D" w:rsidRDefault="00CC08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610B"/>
    <w:rsid w:val="00B469D3"/>
    <w:rsid w:val="00B50E96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08B5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AEE1-BF4D-4985-AB8B-F885863E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11</cp:revision>
  <cp:lastPrinted>2019-10-14T11:20:00Z</cp:lastPrinted>
  <dcterms:created xsi:type="dcterms:W3CDTF">2024-05-28T08:24:00Z</dcterms:created>
  <dcterms:modified xsi:type="dcterms:W3CDTF">2024-06-27T08:54:00Z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